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7524B9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5EADBEA1" w14:textId="37362A15" w:rsidR="007524B9" w:rsidRDefault="00BE66DD" w:rsidP="007524B9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 w:rsidRPr="00BE66DD">
        <w:rPr>
          <w:rFonts w:ascii="Arial" w:hAnsi="Arial" w:cs="Arial"/>
          <w:b/>
          <w:sz w:val="20"/>
        </w:rPr>
        <w:t xml:space="preserve">Velké osobní vozidlo manažerské </w:t>
      </w:r>
      <w:r w:rsidR="00F934A0">
        <w:rPr>
          <w:rFonts w:ascii="Arial" w:hAnsi="Arial" w:cs="Arial"/>
          <w:b/>
          <w:sz w:val="20"/>
        </w:rPr>
        <w:t>D</w:t>
      </w:r>
      <w:r w:rsidR="00DE762A">
        <w:rPr>
          <w:rFonts w:ascii="Arial" w:hAnsi="Arial" w:cs="Arial"/>
          <w:b/>
          <w:sz w:val="20"/>
        </w:rPr>
        <w:t xml:space="preserve"> </w:t>
      </w:r>
      <w:r w:rsidR="007524B9">
        <w:rPr>
          <w:rFonts w:ascii="Arial" w:hAnsi="Arial" w:cs="Arial"/>
          <w:b/>
          <w:sz w:val="20"/>
        </w:rPr>
        <w:t xml:space="preserve">- </w:t>
      </w:r>
      <w:r w:rsidR="007524B9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32388827" w14:textId="77777777" w:rsidR="007524B9" w:rsidRDefault="007524B9" w:rsidP="007524B9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055EC35E" w14:textId="4DBE0283" w:rsidR="00703492" w:rsidRDefault="00703492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6DCC2FFE" w14:textId="77777777" w:rsidR="007524B9" w:rsidRDefault="007524B9" w:rsidP="007524B9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0"/>
        <w:gridCol w:w="748"/>
        <w:gridCol w:w="809"/>
        <w:gridCol w:w="1541"/>
        <w:gridCol w:w="1019"/>
        <w:gridCol w:w="1185"/>
      </w:tblGrid>
      <w:tr w:rsidR="009F0228" w:rsidRPr="0071228E" w14:paraId="2A5E22A3" w14:textId="77777777" w:rsidTr="00CC611B">
        <w:trPr>
          <w:trHeight w:val="861"/>
        </w:trPr>
        <w:tc>
          <w:tcPr>
            <w:tcW w:w="3054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5834291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7524B9" w:rsidRPr="0071228E" w14:paraId="08625D08" w14:textId="77777777" w:rsidTr="00CC611B">
        <w:trPr>
          <w:trHeight w:val="288"/>
        </w:trPr>
        <w:tc>
          <w:tcPr>
            <w:tcW w:w="305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7B7C49DC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4 268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1BE4EE85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13A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3A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524B9" w:rsidRPr="0071228E" w14:paraId="6811AAA5" w14:textId="77777777" w:rsidTr="00CC611B">
        <w:trPr>
          <w:trHeight w:val="288"/>
        </w:trPr>
        <w:tc>
          <w:tcPr>
            <w:tcW w:w="305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6743B3CC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79F5530B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1 814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389F27FA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13A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3A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524B9" w:rsidRPr="0071228E" w14:paraId="22955E4D" w14:textId="77777777" w:rsidTr="00CC611B">
        <w:trPr>
          <w:trHeight w:val="288"/>
        </w:trPr>
        <w:tc>
          <w:tcPr>
            <w:tcW w:w="305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34EA8998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1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  <w:r w:rsidR="00BE66DD">
              <w:rPr>
                <w:rFonts w:ascii="Arial" w:hAnsi="Arial" w:cs="Arial"/>
                <w:noProof w:val="0"/>
                <w:color w:val="000000"/>
                <w:sz w:val="20"/>
              </w:rPr>
              <w:t>70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4CCD7C7C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13A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3A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524B9" w:rsidRPr="0071228E" w14:paraId="12D29C73" w14:textId="77777777" w:rsidTr="00CC611B">
        <w:trPr>
          <w:trHeight w:val="288"/>
        </w:trPr>
        <w:tc>
          <w:tcPr>
            <w:tcW w:w="305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022D72A6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13A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3A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524B9" w:rsidRPr="0071228E" w14:paraId="34299C35" w14:textId="77777777" w:rsidTr="00CC611B">
        <w:trPr>
          <w:trHeight w:val="288"/>
        </w:trPr>
        <w:tc>
          <w:tcPr>
            <w:tcW w:w="305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0CA05496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7B06F9CD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380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2493F65D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13A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3A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524B9" w:rsidRPr="0071228E" w14:paraId="2EF7DB0E" w14:textId="77777777" w:rsidTr="00CC611B">
        <w:trPr>
          <w:trHeight w:val="288"/>
        </w:trPr>
        <w:tc>
          <w:tcPr>
            <w:tcW w:w="305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37B05D69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výrobce neuvádí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5B5F2022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13A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3A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524B9" w:rsidRPr="0071228E" w14:paraId="29400D5C" w14:textId="77777777" w:rsidTr="00CC611B">
        <w:trPr>
          <w:trHeight w:val="288"/>
        </w:trPr>
        <w:tc>
          <w:tcPr>
            <w:tcW w:w="305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64046DEA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2 275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64EF5" w14:textId="66BF566C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172DA0E3" w14:textId="77777777" w:rsidTr="00CC611B">
        <w:trPr>
          <w:trHeight w:val="288"/>
        </w:trPr>
        <w:tc>
          <w:tcPr>
            <w:tcW w:w="305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1073D879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329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118B4" w14:textId="55635B3A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1D50B697" w14:textId="77777777" w:rsidTr="00CC611B">
        <w:trPr>
          <w:trHeight w:val="288"/>
        </w:trPr>
        <w:tc>
          <w:tcPr>
            <w:tcW w:w="305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6FD4F34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Elektřina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AD881" w14:textId="5FAFB2C9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3279E1E3" w14:textId="77777777" w:rsidTr="00CC611B">
        <w:trPr>
          <w:trHeight w:val="288"/>
        </w:trPr>
        <w:tc>
          <w:tcPr>
            <w:tcW w:w="305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51B3612F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Elektromotor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69A422BC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58D57E42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12DE2" w14:textId="726AA661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56C07EDF" w14:textId="77777777" w:rsidTr="00CC611B">
        <w:trPr>
          <w:trHeight w:val="288"/>
        </w:trPr>
        <w:tc>
          <w:tcPr>
            <w:tcW w:w="305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542265CC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F38B9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0739685E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145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CC6B9" w14:textId="007DBD85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05D2E4C4" w14:textId="77777777" w:rsidTr="00CC611B">
        <w:trPr>
          <w:trHeight w:val="288"/>
        </w:trPr>
        <w:tc>
          <w:tcPr>
            <w:tcW w:w="305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51237BFD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0D2CDDA0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ANO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0D3EFB1A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84CB0" w14:textId="72DC488B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339AB7F7" w14:textId="77777777" w:rsidTr="00CC611B">
        <w:trPr>
          <w:trHeight w:val="288"/>
        </w:trPr>
        <w:tc>
          <w:tcPr>
            <w:tcW w:w="305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59118AAC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2DBD7731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410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litr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A07D0" w14:textId="07D7E34D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E3C41" w:rsidRPr="0071228E" w14:paraId="46173668" w14:textId="77777777" w:rsidTr="00CC611B">
        <w:trPr>
          <w:trHeight w:val="288"/>
        </w:trPr>
        <w:tc>
          <w:tcPr>
            <w:tcW w:w="20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466C5" w14:textId="2F8ADD70" w:rsidR="00703492" w:rsidRPr="00FC574A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71228E" w14:paraId="45941695" w14:textId="77777777" w:rsidTr="00CC611B">
        <w:trPr>
          <w:trHeight w:val="288"/>
          <w:ins w:id="0" w:author="Kotolanová, Nicola" w:date="2022-12-12T14:10:00Z"/>
        </w:trPr>
        <w:tc>
          <w:tcPr>
            <w:tcW w:w="20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331DBBEC" w14:textId="3A1EB8AF" w:rsidR="00CC611B" w:rsidRPr="00CC611B" w:rsidRDefault="00CC611B" w:rsidP="00CC611B">
            <w:pPr>
              <w:pStyle w:val="Normlnweb"/>
              <w:rPr>
                <w:ins w:id="1" w:author="Kotolanová, Nicola" w:date="2022-12-12T14:10:00Z"/>
                <w:rPrChange w:id="2" w:author="Kotolanová, Nicola" w:date="2022-12-12T14:10:00Z">
                  <w:rPr>
                    <w:ins w:id="3" w:author="Kotolanová, Nicola" w:date="2022-12-12T14:10:00Z"/>
                    <w:rFonts w:ascii="Arial" w:hAnsi="Arial" w:cs="Arial"/>
                    <w:noProof w:val="0"/>
                    <w:color w:val="000000"/>
                    <w:sz w:val="20"/>
                  </w:rPr>
                </w:rPrChange>
              </w:rPr>
              <w:pPrChange w:id="4" w:author="Kotolanová, Nicola" w:date="2022-12-12T14:10:00Z">
                <w:pPr>
                  <w:shd w:val="clear" w:color="auto" w:fill="FFFFFF" w:themeFill="background1"/>
                  <w:spacing w:after="0"/>
                </w:pPr>
              </w:pPrChange>
            </w:pPr>
            <w:ins w:id="5" w:author="Kotolanová, Nicola" w:date="2022-12-12T14:10:00Z">
              <w:r>
                <w:t>Emisní norma platná v době dodání vozidla</w:t>
              </w:r>
            </w:ins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6BF24B4" w14:textId="77777777" w:rsidR="00CC611B" w:rsidRPr="0071228E" w:rsidRDefault="00CC611B" w:rsidP="00CC611B">
            <w:pPr>
              <w:shd w:val="clear" w:color="auto" w:fill="FFFFFF" w:themeFill="background1"/>
              <w:spacing w:after="0"/>
              <w:rPr>
                <w:ins w:id="6" w:author="Kotolanová, Nicola" w:date="2022-12-12T14:10:00Z"/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EFCA4F" w14:textId="77777777" w:rsidR="00CC611B" w:rsidRPr="0071228E" w:rsidRDefault="00CC611B" w:rsidP="00CC611B">
            <w:pPr>
              <w:shd w:val="clear" w:color="auto" w:fill="FFFFFF" w:themeFill="background1"/>
              <w:spacing w:after="0"/>
              <w:rPr>
                <w:ins w:id="7" w:author="Kotolanová, Nicola" w:date="2022-12-12T14:10:00Z"/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3310607" w14:textId="5EC54F93" w:rsidR="00CC611B" w:rsidRPr="00CC611B" w:rsidRDefault="00CC611B" w:rsidP="00CC611B">
            <w:pPr>
              <w:pStyle w:val="Normlnweb"/>
              <w:rPr>
                <w:ins w:id="8" w:author="Kotolanová, Nicola" w:date="2022-12-12T14:10:00Z"/>
                <w:rPrChange w:id="9" w:author="Kotolanová, Nicola" w:date="2022-12-12T14:10:00Z">
                  <w:rPr>
                    <w:ins w:id="10" w:author="Kotolanová, Nicola" w:date="2022-12-12T14:10:00Z"/>
                    <w:rFonts w:ascii="Arial" w:hAnsi="Arial" w:cs="Arial"/>
                    <w:noProof w:val="0"/>
                    <w:color w:val="000000"/>
                    <w:sz w:val="20"/>
                  </w:rPr>
                </w:rPrChange>
              </w:rPr>
              <w:pPrChange w:id="11" w:author="Kotolanová, Nicola" w:date="2022-12-12T14:10:00Z">
                <w:pPr>
                  <w:shd w:val="clear" w:color="auto" w:fill="FFFFFF" w:themeFill="background1"/>
                  <w:spacing w:after="0"/>
                  <w:jc w:val="center"/>
                </w:pPr>
              </w:pPrChange>
            </w:pPr>
            <w:ins w:id="12" w:author="Kotolanová, Nicola" w:date="2022-12-12T14:10:00Z">
              <w:r>
                <w:t>min. EURO 6</w:t>
              </w:r>
            </w:ins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C0FF66" w14:textId="587A072C" w:rsidR="00CC611B" w:rsidRPr="0071228E" w:rsidRDefault="00CC611B" w:rsidP="00CC611B">
            <w:pPr>
              <w:shd w:val="clear" w:color="auto" w:fill="FFFFFF" w:themeFill="background1"/>
              <w:spacing w:after="0"/>
              <w:jc w:val="center"/>
              <w:rPr>
                <w:ins w:id="13" w:author="Kotolanová, Nicola" w:date="2022-12-12T14:10:00Z"/>
                <w:rFonts w:ascii="Arial" w:hAnsi="Arial" w:cs="Arial"/>
                <w:noProof w:val="0"/>
                <w:color w:val="000000"/>
                <w:sz w:val="20"/>
              </w:rPr>
            </w:pPr>
            <w:ins w:id="14" w:author="Kotolanová, Nicola" w:date="2022-12-12T14:10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12E97C" w14:textId="5C71FDCC" w:rsidR="00CC611B" w:rsidRPr="003C1008" w:rsidRDefault="00CC611B" w:rsidP="00CC611B">
            <w:pPr>
              <w:shd w:val="clear" w:color="auto" w:fill="FFFFFF" w:themeFill="background1"/>
              <w:spacing w:after="0"/>
              <w:jc w:val="center"/>
              <w:rPr>
                <w:ins w:id="15" w:author="Kotolanová, Nicola" w:date="2022-12-12T14:10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16" w:author="Kotolanová, Nicola" w:date="2022-12-12T14:10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CC611B" w:rsidRPr="0071228E" w14:paraId="0999D4B0" w14:textId="77777777" w:rsidTr="00CC611B">
        <w:trPr>
          <w:trHeight w:val="288"/>
          <w:ins w:id="17" w:author="Kotolanová, Nicola" w:date="2022-12-12T14:10:00Z"/>
        </w:trPr>
        <w:tc>
          <w:tcPr>
            <w:tcW w:w="20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1BED2D43" w14:textId="55D27D87" w:rsidR="00CC611B" w:rsidRPr="0071228E" w:rsidRDefault="00AD705C" w:rsidP="00CC611B">
            <w:pPr>
              <w:shd w:val="clear" w:color="auto" w:fill="FFFFFF" w:themeFill="background1"/>
              <w:spacing w:after="0"/>
              <w:rPr>
                <w:ins w:id="18" w:author="Kotolanová, Nicola" w:date="2022-12-12T14:10:00Z"/>
                <w:rFonts w:ascii="Arial" w:hAnsi="Arial" w:cs="Arial"/>
                <w:noProof w:val="0"/>
                <w:color w:val="000000"/>
                <w:sz w:val="20"/>
              </w:rPr>
            </w:pPr>
            <w:ins w:id="19" w:author="Kotolanová, Nicola" w:date="2022-12-12T14:10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Spotřeba PHM pro kombinovaný provoz dle TP</w:t>
              </w:r>
            </w:ins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4EE1EE8" w14:textId="77777777" w:rsidR="00CC611B" w:rsidRPr="0071228E" w:rsidRDefault="00CC611B" w:rsidP="00CC611B">
            <w:pPr>
              <w:shd w:val="clear" w:color="auto" w:fill="FFFFFF" w:themeFill="background1"/>
              <w:spacing w:after="0"/>
              <w:rPr>
                <w:ins w:id="20" w:author="Kotolanová, Nicola" w:date="2022-12-12T14:10:00Z"/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2493A1" w14:textId="77777777" w:rsidR="00CC611B" w:rsidRPr="0071228E" w:rsidRDefault="00CC611B" w:rsidP="00CC611B">
            <w:pPr>
              <w:shd w:val="clear" w:color="auto" w:fill="FFFFFF" w:themeFill="background1"/>
              <w:spacing w:after="0"/>
              <w:rPr>
                <w:ins w:id="21" w:author="Kotolanová, Nicola" w:date="2022-12-12T14:10:00Z"/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C407051" w14:textId="1F9A63B6" w:rsidR="00CC611B" w:rsidRPr="0071228E" w:rsidRDefault="00AD705C" w:rsidP="00CC611B">
            <w:pPr>
              <w:shd w:val="clear" w:color="auto" w:fill="FFFFFF" w:themeFill="background1"/>
              <w:spacing w:after="0"/>
              <w:jc w:val="center"/>
              <w:rPr>
                <w:ins w:id="22" w:author="Kotolanová, Nicola" w:date="2022-12-12T14:10:00Z"/>
                <w:rFonts w:ascii="Arial" w:hAnsi="Arial" w:cs="Arial"/>
                <w:noProof w:val="0"/>
                <w:color w:val="000000"/>
                <w:sz w:val="20"/>
              </w:rPr>
            </w:pPr>
            <w:ins w:id="23" w:author="Kotolanová, Nicola" w:date="2022-12-12T14:10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 xml:space="preserve">v souladu s přílohou č. 2 </w:t>
              </w:r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lastRenderedPageBreak/>
                <w:t>nařízení vlády č. 173/2016 Sb.</w:t>
              </w:r>
            </w:ins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218B66" w14:textId="7316FB46" w:rsidR="00CC611B" w:rsidRPr="0071228E" w:rsidRDefault="00CC611B" w:rsidP="00CC611B">
            <w:pPr>
              <w:shd w:val="clear" w:color="auto" w:fill="FFFFFF" w:themeFill="background1"/>
              <w:spacing w:after="0"/>
              <w:jc w:val="center"/>
              <w:rPr>
                <w:ins w:id="24" w:author="Kotolanová, Nicola" w:date="2022-12-12T14:10:00Z"/>
                <w:rFonts w:ascii="Arial" w:hAnsi="Arial" w:cs="Arial"/>
                <w:noProof w:val="0"/>
                <w:color w:val="000000"/>
                <w:sz w:val="20"/>
              </w:rPr>
            </w:pPr>
            <w:ins w:id="25" w:author="Kotolanová, Nicola" w:date="2022-12-12T14:10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lastRenderedPageBreak/>
                <w:t>-</w:t>
              </w:r>
            </w:ins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D95D4" w14:textId="53B29C86" w:rsidR="00CC611B" w:rsidRPr="003C1008" w:rsidRDefault="00CC611B" w:rsidP="00CC611B">
            <w:pPr>
              <w:shd w:val="clear" w:color="auto" w:fill="FFFFFF" w:themeFill="background1"/>
              <w:spacing w:after="0"/>
              <w:jc w:val="center"/>
              <w:rPr>
                <w:ins w:id="26" w:author="Kotolanová, Nicola" w:date="2022-12-12T14:10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27" w:author="Kotolanová, Nicola" w:date="2022-12-12T14:10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CC611B" w:rsidRPr="0071228E" w14:paraId="7F4A80B9" w14:textId="77777777" w:rsidTr="00CC611B">
        <w:trPr>
          <w:trHeight w:val="288"/>
        </w:trPr>
        <w:tc>
          <w:tcPr>
            <w:tcW w:w="305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CC611B" w:rsidRPr="0071228E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CC611B" w:rsidRPr="0071228E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CC611B" w:rsidRPr="0071228E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59E67" w14:textId="736768E4" w:rsidR="00CC611B" w:rsidRPr="00FC574A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71228E" w14:paraId="524CB069" w14:textId="77777777" w:rsidTr="00CC611B">
        <w:trPr>
          <w:trHeight w:val="288"/>
        </w:trPr>
        <w:tc>
          <w:tcPr>
            <w:tcW w:w="305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377D0953" w:rsidR="00CC611B" w:rsidRPr="0071228E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8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CC611B" w:rsidRPr="0071228E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CC611B" w:rsidRPr="0071228E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CEB54" w14:textId="612FE34B" w:rsidR="00CC611B" w:rsidRPr="00FC574A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71228E" w14:paraId="349ECFE4" w14:textId="77777777" w:rsidTr="00CC611B">
        <w:trPr>
          <w:trHeight w:val="529"/>
        </w:trPr>
        <w:tc>
          <w:tcPr>
            <w:tcW w:w="3054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CC611B" w:rsidRPr="0071228E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CC611B" w:rsidRPr="0071228E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CC611B" w:rsidRPr="0071228E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BC199" w14:textId="052FA6D1" w:rsidR="00CC611B" w:rsidRPr="00FC574A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71228E" w14:paraId="38529106" w14:textId="77777777" w:rsidTr="00CC611B">
        <w:trPr>
          <w:trHeight w:val="529"/>
        </w:trPr>
        <w:tc>
          <w:tcPr>
            <w:tcW w:w="3054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2A95D3B7" w14:textId="30DCD6A0" w:rsidR="00CC611B" w:rsidRPr="0071228E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7E873" w14:textId="285CBFB7" w:rsidR="00CC611B" w:rsidRPr="0071228E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D5CDD" w14:textId="3C79C048" w:rsidR="00CC611B" w:rsidRPr="0071228E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70895D" w14:textId="101F48FD" w:rsidR="00CC611B" w:rsidDel="00120B77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71228E" w14:paraId="1D420BF7" w14:textId="77777777" w:rsidTr="00CC611B">
        <w:trPr>
          <w:trHeight w:val="288"/>
        </w:trPr>
        <w:tc>
          <w:tcPr>
            <w:tcW w:w="30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CC611B" w:rsidRPr="00703492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CC611B" w:rsidRPr="00703492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CC611B" w:rsidRPr="00703492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2C5B389C" w:rsidR="00CC611B" w:rsidRPr="00FC574A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2097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2097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2097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71228E" w14:paraId="0CB281F0" w14:textId="77777777" w:rsidTr="00CC611B">
        <w:trPr>
          <w:trHeight w:val="288"/>
        </w:trPr>
        <w:tc>
          <w:tcPr>
            <w:tcW w:w="30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2D512" w14:textId="287AFCCE" w:rsidR="00CC611B" w:rsidRPr="00703492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Tažné zařízení na nosič jízdních kol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51757" w14:textId="42AD99D6" w:rsidR="00CC611B" w:rsidRPr="00703492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AD2B90" w14:textId="18F38874" w:rsidR="00CC611B" w:rsidRPr="00703492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6D0DAD" w14:textId="429787B9" w:rsidR="00CC611B" w:rsidDel="00120B77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2097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2097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2097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71228E" w14:paraId="50DB2EC2" w14:textId="77777777" w:rsidTr="00CC611B">
        <w:trPr>
          <w:trHeight w:val="861"/>
        </w:trPr>
        <w:tc>
          <w:tcPr>
            <w:tcW w:w="4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27360F0E" w:rsidR="00CC611B" w:rsidRPr="0071228E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CC611B" w:rsidRPr="0071228E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CC611B" w:rsidRPr="0071228E" w14:paraId="5D34F8D6" w14:textId="77777777" w:rsidTr="00CC611B">
        <w:trPr>
          <w:trHeight w:val="288"/>
        </w:trPr>
        <w:tc>
          <w:tcPr>
            <w:tcW w:w="4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73D7603E" w:rsidR="00CC611B" w:rsidRPr="0071228E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Automatická regulace odstupu od vpředu jedoucího vozu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8AB00" w14:textId="5D9087D1" w:rsidR="00CC611B" w:rsidRPr="00FC574A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71228E" w14:paraId="6972D9BE" w14:textId="77777777" w:rsidTr="00CC611B">
        <w:trPr>
          <w:trHeight w:val="288"/>
        </w:trPr>
        <w:tc>
          <w:tcPr>
            <w:tcW w:w="4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3DD13A6F" w:rsidR="00CC611B" w:rsidRPr="0071228E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bezdrátové propojení smartphone s </w:t>
            </w:r>
            <w:proofErr w:type="spellStart"/>
            <w:r>
              <w:rPr>
                <w:rFonts w:ascii="Arial" w:hAnsi="Arial" w:cs="Arial"/>
                <w:noProof w:val="0"/>
                <w:sz w:val="20"/>
              </w:rPr>
              <w:t>infotaintmentem</w:t>
            </w:r>
            <w:proofErr w:type="spellEnd"/>
            <w:r>
              <w:rPr>
                <w:rFonts w:ascii="Arial" w:hAnsi="Arial" w:cs="Arial"/>
                <w:noProof w:val="0"/>
                <w:sz w:val="20"/>
              </w:rPr>
              <w:t xml:space="preserve"> vozu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6C0D4B40" w:rsidR="00CC611B" w:rsidRPr="00FC574A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71228E" w14:paraId="721B638A" w14:textId="77777777" w:rsidTr="00CC611B">
        <w:trPr>
          <w:trHeight w:val="288"/>
        </w:trPr>
        <w:tc>
          <w:tcPr>
            <w:tcW w:w="4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726CB0BF" w:rsidR="00CC611B" w:rsidRPr="0071228E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Detekce protijedoucích vozidel při odbočování vlevo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1EF6F" w14:textId="686F332E" w:rsidR="00CC611B" w:rsidRPr="00FC574A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71228E" w14:paraId="1F478E51" w14:textId="77777777" w:rsidTr="00CC611B">
        <w:trPr>
          <w:trHeight w:val="288"/>
        </w:trPr>
        <w:tc>
          <w:tcPr>
            <w:tcW w:w="4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C6ACC1" w14:textId="5F28FD79" w:rsidR="00CC611B" w:rsidRPr="0071228E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automatické zastavení vozu při hrozící srážce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3943" w14:textId="05DF53BC" w:rsidR="00CC611B" w:rsidRPr="00FC574A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71228E" w14:paraId="5AB4D11A" w14:textId="77777777" w:rsidTr="00CC611B">
        <w:trPr>
          <w:trHeight w:val="288"/>
        </w:trPr>
        <w:tc>
          <w:tcPr>
            <w:tcW w:w="4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40FE2D3" w14:textId="1515D3B1" w:rsidR="00CC611B" w:rsidRPr="0071228E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Boční airbagy vpředu, hlavové airbagy – s centrálním airbagem mezi sedadly Ř/SP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D871B" w14:textId="7135E8B2" w:rsidR="00CC611B" w:rsidRPr="00FC574A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71228E" w14:paraId="38880174" w14:textId="77777777" w:rsidTr="00CC611B">
        <w:trPr>
          <w:trHeight w:val="288"/>
        </w:trPr>
        <w:tc>
          <w:tcPr>
            <w:tcW w:w="4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3FB94CA4" w:rsidR="00CC611B" w:rsidRPr="0071228E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 klíčové startování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24A38FD9" w:rsidR="00CC611B" w:rsidRPr="00FC574A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71228E" w14:paraId="215A2A76" w14:textId="77777777" w:rsidTr="00CC611B">
        <w:trPr>
          <w:trHeight w:val="288"/>
        </w:trPr>
        <w:tc>
          <w:tcPr>
            <w:tcW w:w="4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3DFDAE44" w:rsidR="00CC611B" w:rsidRPr="0061014F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Čelní airbag řidiče a spolujezdce – u spolujezdce s možností deaktivace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64D8F" w14:textId="687AD45C" w:rsidR="00CC611B" w:rsidRPr="00FC574A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71228E" w14:paraId="0736F320" w14:textId="77777777" w:rsidTr="00CC611B">
        <w:trPr>
          <w:trHeight w:val="288"/>
        </w:trPr>
        <w:tc>
          <w:tcPr>
            <w:tcW w:w="4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23691613" w:rsidR="00CC611B" w:rsidRPr="0061014F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čelní sklo tepelně izolující – bez akustické ochrany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4C0CD9F3" w:rsidR="00CC611B" w:rsidRPr="00FC574A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71228E" w14:paraId="29F9E1A3" w14:textId="77777777" w:rsidTr="00CC611B">
        <w:trPr>
          <w:trHeight w:val="288"/>
        </w:trPr>
        <w:tc>
          <w:tcPr>
            <w:tcW w:w="4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44F113F4" w:rsidR="00CC611B" w:rsidRPr="0061014F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dešťový senzor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66267C63" w:rsidR="00CC611B" w:rsidRPr="00FC574A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71228E" w14:paraId="5242E823" w14:textId="77777777" w:rsidTr="00CC611B">
        <w:trPr>
          <w:trHeight w:val="288"/>
        </w:trPr>
        <w:tc>
          <w:tcPr>
            <w:tcW w:w="4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51FFDB" w14:textId="4BFD5DFD" w:rsidR="00CC611B" w:rsidRPr="0061014F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digitální radiopřijímač (DAB+)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16600" w14:textId="340B6795" w:rsidR="00CC611B" w:rsidRPr="00FC574A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71228E" w14:paraId="6E01FBAF" w14:textId="77777777" w:rsidTr="00CC611B">
        <w:trPr>
          <w:trHeight w:val="288"/>
        </w:trPr>
        <w:tc>
          <w:tcPr>
            <w:tcW w:w="4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BD07442" w14:textId="0C66DC92" w:rsidR="00CC611B" w:rsidRPr="0061014F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dobíjecí zásuvka vozu CCS – pro nabíjení střídavým i stejnosměrným proudem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F73F" w14:textId="5152AC01" w:rsidR="00CC611B" w:rsidRPr="00FC574A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71228E" w14:paraId="47F288CA" w14:textId="77777777" w:rsidTr="00CC611B">
        <w:trPr>
          <w:trHeight w:val="288"/>
        </w:trPr>
        <w:tc>
          <w:tcPr>
            <w:tcW w:w="4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CAA87F7" w14:textId="1E960178" w:rsidR="00CC611B" w:rsidRPr="0061014F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nouzové volání v případě nehody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F057F" w14:textId="16D1C49D" w:rsidR="00CC611B" w:rsidRPr="00FC574A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71228E" w14:paraId="23BF7918" w14:textId="77777777" w:rsidTr="00CC611B">
        <w:trPr>
          <w:trHeight w:val="288"/>
        </w:trPr>
        <w:tc>
          <w:tcPr>
            <w:tcW w:w="4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9AB636" w14:textId="054B287F" w:rsidR="00CC611B" w:rsidRPr="006C3ED5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Asistent </w:t>
            </w:r>
            <w:r>
              <w:rPr>
                <w:rFonts w:ascii="Arial" w:hAnsi="Arial"/>
                <w:sz w:val="20"/>
              </w:rPr>
              <w:t xml:space="preserve">zabránění kolizi </w:t>
            </w:r>
            <w:r>
              <w:rPr>
                <w:rFonts w:ascii="Arial" w:hAnsi="Arial" w:cs="Arial"/>
                <w:sz w:val="20"/>
              </w:rPr>
              <w:t>s funkcí automatického brzdění, rozpoznávání chodců a cyklistů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CE379" w14:textId="5D0460FC" w:rsidR="00CC611B" w:rsidRPr="00FC574A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71228E" w14:paraId="4D960B24" w14:textId="77777777" w:rsidTr="00CC611B">
        <w:trPr>
          <w:trHeight w:val="288"/>
        </w:trPr>
        <w:tc>
          <w:tcPr>
            <w:tcW w:w="4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317C63D" w14:textId="161D882B" w:rsidR="00CC611B" w:rsidRPr="006C3ED5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hlasové ovládání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D0002" w14:textId="63C2C922" w:rsidR="00CC611B" w:rsidRPr="00FC574A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9657EA" w14:paraId="35003861" w14:textId="77777777" w:rsidTr="00CC611B">
        <w:trPr>
          <w:trHeight w:val="288"/>
        </w:trPr>
        <w:tc>
          <w:tcPr>
            <w:tcW w:w="4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82DC3E1" w14:textId="0DF870EF" w:rsidR="00CC611B" w:rsidRPr="006C3ED5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klimatizace 1 – zónová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05EC2" w14:textId="3835324C" w:rsidR="00CC611B" w:rsidRPr="009657EA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9657EA" w14:paraId="7D5F3386" w14:textId="77777777" w:rsidTr="00CC611B">
        <w:trPr>
          <w:trHeight w:val="288"/>
        </w:trPr>
        <w:tc>
          <w:tcPr>
            <w:tcW w:w="4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1D9897B" w14:textId="16730571" w:rsidR="00CC611B" w:rsidRPr="006C3ED5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kotoučové brzdy vpředu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7C01D6" w14:textId="3DAEE63B" w:rsidR="00CC611B" w:rsidRPr="009657EA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9657EA" w14:paraId="335D1AC4" w14:textId="77777777" w:rsidTr="00CC611B">
        <w:trPr>
          <w:trHeight w:val="288"/>
        </w:trPr>
        <w:tc>
          <w:tcPr>
            <w:tcW w:w="4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E2C868B" w14:textId="35DDAB6A" w:rsidR="00CC611B" w:rsidRPr="006C3ED5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pro udržení vozu v jízdním pruhu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27271" w14:textId="52763111" w:rsidR="00CC611B" w:rsidRPr="009657EA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9657EA" w14:paraId="1068FF50" w14:textId="77777777" w:rsidTr="00CC611B">
        <w:trPr>
          <w:trHeight w:val="288"/>
        </w:trPr>
        <w:tc>
          <w:tcPr>
            <w:tcW w:w="4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B1D681" w14:textId="0790318A" w:rsidR="00CC611B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světlomety s automatickou regulací dálkových světel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ED2C8" w14:textId="49866955" w:rsidR="00CC611B" w:rsidRPr="00FA3726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9657EA" w14:paraId="1F03D309" w14:textId="77777777" w:rsidTr="00CC611B">
        <w:trPr>
          <w:trHeight w:val="288"/>
        </w:trPr>
        <w:tc>
          <w:tcPr>
            <w:tcW w:w="4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C93F5DB" w14:textId="28588CA7" w:rsidR="00CC611B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zadní světla – sdružená obrysová, brzdová, směrová světla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BD3A9" w14:textId="0AF3A878" w:rsidR="00CC611B" w:rsidRPr="00FA3726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9657EA" w14:paraId="4ED9F0ED" w14:textId="77777777" w:rsidTr="00CC611B">
        <w:trPr>
          <w:trHeight w:val="288"/>
        </w:trPr>
        <w:tc>
          <w:tcPr>
            <w:tcW w:w="4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DFC9FA9" w14:textId="4D535B4B" w:rsidR="00CC611B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Loketní opěrky pro přední sedadla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85E61D" w14:textId="59C4E558" w:rsidR="00CC611B" w:rsidRPr="00BE166D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9657EA" w14:paraId="27CA6AE2" w14:textId="77777777" w:rsidTr="00CC611B">
        <w:trPr>
          <w:trHeight w:val="288"/>
        </w:trPr>
        <w:tc>
          <w:tcPr>
            <w:tcW w:w="4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5E8A362" w14:textId="4435B7D5" w:rsidR="00CC611B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Make – up zrcátka ve slunečních clonách s osvětlením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D0A803" w14:textId="07858782" w:rsidR="00CC611B" w:rsidRPr="00BE166D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9657EA" w14:paraId="02F85892" w14:textId="77777777" w:rsidTr="00CC611B">
        <w:trPr>
          <w:trHeight w:val="288"/>
        </w:trPr>
        <w:tc>
          <w:tcPr>
            <w:tcW w:w="4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4F34FFF" w14:textId="7C3EA959" w:rsidR="00CC611B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Nabíjecí kabel (domácí zásuvka) pro připojení vozu k domácí zásuvce (230 V, 16 A)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50AC8D" w14:textId="73C0EDF4" w:rsidR="00CC611B" w:rsidRPr="00BE166D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9657EA" w14:paraId="0A1D8086" w14:textId="77777777" w:rsidTr="00CC611B">
        <w:trPr>
          <w:trHeight w:val="288"/>
        </w:trPr>
        <w:tc>
          <w:tcPr>
            <w:tcW w:w="4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DAE0B93" w14:textId="1B633DE8" w:rsidR="00CC611B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Nabíjecí kabel (nabíjecí stanice) pro připojení vozu k nabíjecí stanici (Mode 3, Type 2)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FF02DC" w14:textId="7BB6D893" w:rsidR="00CC611B" w:rsidRPr="00BE166D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9657EA" w14:paraId="3EDBAF0B" w14:textId="77777777" w:rsidTr="00CC611B">
        <w:trPr>
          <w:trHeight w:val="288"/>
        </w:trPr>
        <w:tc>
          <w:tcPr>
            <w:tcW w:w="4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CBC1F3F" w14:textId="59271BF7" w:rsidR="00CC611B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Zpětná kamera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0765DE" w14:textId="71B8916F" w:rsidR="00CC611B" w:rsidRPr="00BE166D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9657EA" w14:paraId="1366EA29" w14:textId="77777777" w:rsidTr="00CC611B">
        <w:trPr>
          <w:trHeight w:val="288"/>
        </w:trPr>
        <w:tc>
          <w:tcPr>
            <w:tcW w:w="4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8A463B" w14:textId="27A3723C" w:rsidR="00CC611B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Alarm s hlídáním vnitřního prostoru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1156" w14:textId="1712DDED" w:rsidR="00CC611B" w:rsidRPr="00BE166D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9657EA" w14:paraId="4D7C7D1D" w14:textId="77777777" w:rsidTr="00CC611B">
        <w:trPr>
          <w:trHeight w:val="288"/>
        </w:trPr>
        <w:tc>
          <w:tcPr>
            <w:tcW w:w="4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EED2258" w14:textId="0AA3FD09" w:rsidR="00CC611B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asistent – převzetí ovládání volantu při parkování do příčných i podélných mezer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4B800E" w14:textId="160AC810" w:rsidR="00CC611B" w:rsidRPr="00BE166D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9657EA" w14:paraId="1B0C4BD7" w14:textId="77777777" w:rsidTr="00CC611B">
        <w:trPr>
          <w:trHeight w:val="288"/>
        </w:trPr>
        <w:tc>
          <w:tcPr>
            <w:tcW w:w="4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F86E1F" w14:textId="71E5CED1" w:rsidR="00CC611B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Vnější zpětná zrcátka el. Sklopná, nastavitelná, vyhřívaná, s paměťovou funkcí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A55DCD" w14:textId="2AFE5352" w:rsidR="00CC611B" w:rsidRPr="00BE166D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9657EA" w14:paraId="48C07BB9" w14:textId="77777777" w:rsidTr="00CC611B">
        <w:trPr>
          <w:trHeight w:val="288"/>
        </w:trPr>
        <w:tc>
          <w:tcPr>
            <w:tcW w:w="4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2591AA0" w14:textId="0696CCEE" w:rsidR="00CC611B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Vnitřní zpětné zrcátko s automatickou clonou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5F5EB1" w14:textId="1F85FEA3" w:rsidR="00CC611B" w:rsidRPr="00BE166D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9657EA" w14:paraId="7B14C8F9" w14:textId="77777777" w:rsidTr="00CC611B">
        <w:trPr>
          <w:trHeight w:val="288"/>
        </w:trPr>
        <w:tc>
          <w:tcPr>
            <w:tcW w:w="4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B274C" w14:textId="197B74D2" w:rsidR="00CC611B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Dešťový senzor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2F5D22" w14:textId="2D17F831" w:rsidR="00CC611B" w:rsidRPr="00BE166D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9657EA" w14:paraId="0DF395A3" w14:textId="77777777" w:rsidTr="00CC611B">
        <w:trPr>
          <w:trHeight w:val="288"/>
        </w:trPr>
        <w:tc>
          <w:tcPr>
            <w:tcW w:w="4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48DD0D6" w14:textId="1C3F8397" w:rsidR="00CC611B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2x plnohodnotné USB – C vpředu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918DA3" w14:textId="12716CD7" w:rsidR="00CC611B" w:rsidRPr="00BE166D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9657EA" w14:paraId="027FE7A8" w14:textId="77777777" w:rsidTr="00CC611B">
        <w:trPr>
          <w:trHeight w:val="288"/>
        </w:trPr>
        <w:tc>
          <w:tcPr>
            <w:tcW w:w="4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A8D901B" w14:textId="2C4BABCC" w:rsidR="00CC611B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2x USB – C pro nabíjení pro pasažéry vzadu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DE4EC1" w14:textId="71E987BF" w:rsidR="00CC611B" w:rsidRPr="00BE166D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9657EA" w14:paraId="58149DD4" w14:textId="77777777" w:rsidTr="00CC611B">
        <w:trPr>
          <w:trHeight w:val="288"/>
        </w:trPr>
        <w:tc>
          <w:tcPr>
            <w:tcW w:w="4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13C12E" w14:textId="41B139D7" w:rsidR="00CC611B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Vyhřívaná přední sedadla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E6CB5D" w14:textId="35D457C8" w:rsidR="00CC611B" w:rsidRPr="00BE166D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9657EA" w14:paraId="3366AEC1" w14:textId="77777777" w:rsidTr="00CC611B">
        <w:trPr>
          <w:trHeight w:val="288"/>
        </w:trPr>
        <w:tc>
          <w:tcPr>
            <w:tcW w:w="4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10B2CB6" w14:textId="593FFEE5" w:rsidR="00CC611B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Multifunkční volant v kůži vyhřívaný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BF2121" w14:textId="4249BB4A" w:rsidR="00CC611B" w:rsidRPr="00BE166D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9657EA" w14:paraId="3C1AF93F" w14:textId="77777777" w:rsidTr="00CC611B">
        <w:trPr>
          <w:trHeight w:val="288"/>
        </w:trPr>
        <w:tc>
          <w:tcPr>
            <w:tcW w:w="4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9AD3BC5" w14:textId="6E2D6D7C" w:rsidR="00CC611B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lastRenderedPageBreak/>
              <w:t>Vyhřívané trysky ostřikovačů čelního skla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AF5F9" w14:textId="7E31879C" w:rsidR="00CC611B" w:rsidRPr="00BE166D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9657EA" w14:paraId="72E37B62" w14:textId="77777777" w:rsidTr="00CC611B">
        <w:trPr>
          <w:trHeight w:val="288"/>
        </w:trPr>
        <w:tc>
          <w:tcPr>
            <w:tcW w:w="4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ECB3A96" w14:textId="2C9E659B" w:rsidR="00CC611B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10</w:t>
            </w:r>
            <w:r w:rsidRPr="002F2356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dotyková obrazovka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936702" w14:textId="3E4CCA03" w:rsidR="00CC611B" w:rsidRPr="00BE166D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9657EA" w14:paraId="0DD0B735" w14:textId="77777777" w:rsidTr="00CC611B">
        <w:trPr>
          <w:trHeight w:val="288"/>
        </w:trPr>
        <w:tc>
          <w:tcPr>
            <w:tcW w:w="4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B21A8ED" w14:textId="5FB6056D" w:rsidR="00CC611B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Přední sedadla výškově nastavitelná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5A8C99" w14:textId="3B3DC0AD" w:rsidR="00CC611B" w:rsidRPr="00BE166D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9657EA" w14:paraId="7D329521" w14:textId="77777777" w:rsidTr="00CC611B">
        <w:trPr>
          <w:trHeight w:val="288"/>
        </w:trPr>
        <w:tc>
          <w:tcPr>
            <w:tcW w:w="4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509E0F6" w14:textId="1E16FD7E" w:rsidR="00CC611B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3 zadní opěradla dělená, sklopná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081C4E" w14:textId="10E8E1A0" w:rsidR="00CC611B" w:rsidRPr="00BE166D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9657EA" w14:paraId="4A31E097" w14:textId="77777777" w:rsidTr="00CC611B">
        <w:trPr>
          <w:trHeight w:val="288"/>
        </w:trPr>
        <w:tc>
          <w:tcPr>
            <w:tcW w:w="4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4DE1865" w14:textId="340A3F30" w:rsidR="00CC611B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Rozpoznávání dopravních značek pomocí kamery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A9C7A" w14:textId="7E7BF7B5" w:rsidR="00CC611B" w:rsidRPr="00BE166D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611B" w:rsidRPr="009657EA" w14:paraId="638024EF" w14:textId="77777777" w:rsidTr="00CC611B">
        <w:trPr>
          <w:trHeight w:val="288"/>
        </w:trPr>
        <w:tc>
          <w:tcPr>
            <w:tcW w:w="4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A2C23B" w14:textId="217F6ADD" w:rsidR="00CC611B" w:rsidRDefault="00CC611B" w:rsidP="00CC611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sledování únavy řidiče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020B81" w14:textId="09C4298D" w:rsidR="00CC611B" w:rsidRPr="00BE166D" w:rsidRDefault="00CC611B" w:rsidP="00CC611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703492" w:rsidRPr="009657EA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958BA" w14:textId="77777777" w:rsidR="00915B1F" w:rsidRDefault="00915B1F">
      <w:pPr>
        <w:spacing w:after="0"/>
      </w:pPr>
      <w:r>
        <w:separator/>
      </w:r>
    </w:p>
  </w:endnote>
  <w:endnote w:type="continuationSeparator" w:id="0">
    <w:p w14:paraId="61A88ADE" w14:textId="77777777" w:rsidR="00915B1F" w:rsidRDefault="00915B1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8F3CC8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0E2D27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870A6" w14:textId="77777777" w:rsidR="00915B1F" w:rsidRDefault="00915B1F">
      <w:pPr>
        <w:spacing w:after="0"/>
      </w:pPr>
      <w:r>
        <w:separator/>
      </w:r>
    </w:p>
  </w:footnote>
  <w:footnote w:type="continuationSeparator" w:id="0">
    <w:p w14:paraId="2084EBBD" w14:textId="77777777" w:rsidR="00915B1F" w:rsidRDefault="00915B1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AE75D8" w:rsidRDefault="00AD705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AD705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AD705C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AD705C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AD705C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tolanová, Nicola">
    <w15:presenceInfo w15:providerId="AD" w15:userId="S::N8688@eon.com::70a437a4-5085-430a-b2d5-d3d45d047a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33AAB"/>
    <w:rsid w:val="0004441C"/>
    <w:rsid w:val="0009754E"/>
    <w:rsid w:val="000D3C72"/>
    <w:rsid w:val="001104B2"/>
    <w:rsid w:val="00120B77"/>
    <w:rsid w:val="0013778E"/>
    <w:rsid w:val="00193487"/>
    <w:rsid w:val="001B301C"/>
    <w:rsid w:val="001C5176"/>
    <w:rsid w:val="001D5F5B"/>
    <w:rsid w:val="001E01E9"/>
    <w:rsid w:val="001E3427"/>
    <w:rsid w:val="002035CF"/>
    <w:rsid w:val="00227F55"/>
    <w:rsid w:val="00236FA4"/>
    <w:rsid w:val="00284869"/>
    <w:rsid w:val="002A4046"/>
    <w:rsid w:val="002D636F"/>
    <w:rsid w:val="002E620A"/>
    <w:rsid w:val="002E782C"/>
    <w:rsid w:val="002F6B1A"/>
    <w:rsid w:val="0039312A"/>
    <w:rsid w:val="003C207D"/>
    <w:rsid w:val="003E6DFF"/>
    <w:rsid w:val="00462A3D"/>
    <w:rsid w:val="00472903"/>
    <w:rsid w:val="004B4EC0"/>
    <w:rsid w:val="004D1262"/>
    <w:rsid w:val="004E25E4"/>
    <w:rsid w:val="00534F1A"/>
    <w:rsid w:val="00545C5A"/>
    <w:rsid w:val="005B243C"/>
    <w:rsid w:val="005C2925"/>
    <w:rsid w:val="005C6B34"/>
    <w:rsid w:val="005E414C"/>
    <w:rsid w:val="005E7991"/>
    <w:rsid w:val="00613ED9"/>
    <w:rsid w:val="00633DB5"/>
    <w:rsid w:val="006341D0"/>
    <w:rsid w:val="006A56DF"/>
    <w:rsid w:val="006C3ED5"/>
    <w:rsid w:val="006E2943"/>
    <w:rsid w:val="00703492"/>
    <w:rsid w:val="00743F16"/>
    <w:rsid w:val="007524B9"/>
    <w:rsid w:val="00762314"/>
    <w:rsid w:val="007B1023"/>
    <w:rsid w:val="007B28AD"/>
    <w:rsid w:val="00802797"/>
    <w:rsid w:val="00831001"/>
    <w:rsid w:val="00870431"/>
    <w:rsid w:val="00872F8A"/>
    <w:rsid w:val="008801B6"/>
    <w:rsid w:val="008B4EFF"/>
    <w:rsid w:val="008D64C6"/>
    <w:rsid w:val="008E1A9F"/>
    <w:rsid w:val="008E3C41"/>
    <w:rsid w:val="008F275C"/>
    <w:rsid w:val="00915B1F"/>
    <w:rsid w:val="009351D5"/>
    <w:rsid w:val="00977EC6"/>
    <w:rsid w:val="009A485E"/>
    <w:rsid w:val="009D33F6"/>
    <w:rsid w:val="009D6676"/>
    <w:rsid w:val="009F0228"/>
    <w:rsid w:val="009F38B9"/>
    <w:rsid w:val="009F62C0"/>
    <w:rsid w:val="009F6622"/>
    <w:rsid w:val="00A026CB"/>
    <w:rsid w:val="00A30337"/>
    <w:rsid w:val="00A34C63"/>
    <w:rsid w:val="00AB2D33"/>
    <w:rsid w:val="00AB36F7"/>
    <w:rsid w:val="00AB49FC"/>
    <w:rsid w:val="00AD705C"/>
    <w:rsid w:val="00AD771A"/>
    <w:rsid w:val="00AE7A4C"/>
    <w:rsid w:val="00B115F9"/>
    <w:rsid w:val="00B14995"/>
    <w:rsid w:val="00B54C98"/>
    <w:rsid w:val="00B94965"/>
    <w:rsid w:val="00BB4E02"/>
    <w:rsid w:val="00BB5C73"/>
    <w:rsid w:val="00BC1E43"/>
    <w:rsid w:val="00BE5792"/>
    <w:rsid w:val="00BE66DD"/>
    <w:rsid w:val="00C2280A"/>
    <w:rsid w:val="00C768FB"/>
    <w:rsid w:val="00CC611B"/>
    <w:rsid w:val="00CD0E08"/>
    <w:rsid w:val="00CE3FC6"/>
    <w:rsid w:val="00D6288A"/>
    <w:rsid w:val="00D65E00"/>
    <w:rsid w:val="00D8440B"/>
    <w:rsid w:val="00DC5A75"/>
    <w:rsid w:val="00DD214D"/>
    <w:rsid w:val="00DE762A"/>
    <w:rsid w:val="00E06737"/>
    <w:rsid w:val="00E26DFC"/>
    <w:rsid w:val="00E32949"/>
    <w:rsid w:val="00E95462"/>
    <w:rsid w:val="00EE72D6"/>
    <w:rsid w:val="00F15A97"/>
    <w:rsid w:val="00F54E94"/>
    <w:rsid w:val="00F81F3D"/>
    <w:rsid w:val="00F85545"/>
    <w:rsid w:val="00F934A0"/>
    <w:rsid w:val="00FB0FD6"/>
    <w:rsid w:val="00FF2EF3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CC611B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2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591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5</cp:revision>
  <dcterms:created xsi:type="dcterms:W3CDTF">2022-11-14T09:13:00Z</dcterms:created>
  <dcterms:modified xsi:type="dcterms:W3CDTF">2022-12-12T13:10:00Z</dcterms:modified>
</cp:coreProperties>
</file>